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DB528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DB528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374953" w:rsidRDefault="00DB528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DB528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DB528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DB528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DB528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DB528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DB528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DB528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DB528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DB528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DB528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DB528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DB528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DB528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DB528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DB528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DB528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DB5283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DB5283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DB5283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DB5283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DB5283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DB5283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DB528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DB528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DB528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DB528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DB528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DB528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DB528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DB528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DB528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DB528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0506E" w14:textId="77777777" w:rsidR="00587169" w:rsidRDefault="00587169" w:rsidP="00313F29">
      <w:r>
        <w:separator/>
      </w:r>
    </w:p>
  </w:endnote>
  <w:endnote w:type="continuationSeparator" w:id="0">
    <w:p w14:paraId="11369CA0" w14:textId="77777777" w:rsidR="00587169" w:rsidRDefault="0058716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EBA0E" w14:textId="77777777" w:rsidR="00587169" w:rsidRDefault="00587169" w:rsidP="00313F29">
      <w:r>
        <w:separator/>
      </w:r>
    </w:p>
  </w:footnote>
  <w:footnote w:type="continuationSeparator" w:id="0">
    <w:p w14:paraId="203F65B5" w14:textId="77777777" w:rsidR="00587169" w:rsidRDefault="00587169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19EA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B5283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3629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688E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023AB9-8295-4D25-AD5E-27CF15B1E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559</Words>
  <Characters>3428</Characters>
  <Application>Microsoft Office Word</Application>
  <DocSecurity>0</DocSecurity>
  <Lines>28</Lines>
  <Paragraphs>7</Paragraphs>
  <ScaleCrop>false</ScaleCrop>
  <Company>State of Indiana</Company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March, Kevin</cp:lastModifiedBy>
  <cp:revision>4</cp:revision>
  <dcterms:created xsi:type="dcterms:W3CDTF">2022-09-13T09:10:00Z</dcterms:created>
  <dcterms:modified xsi:type="dcterms:W3CDTF">2024-10-11T16:52:00Z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